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291C6D" w14:textId="77777777" w:rsidR="004F447A" w:rsidRDefault="004F447A" w:rsidP="004F447A">
      <w:pPr>
        <w:pStyle w:val="Normal1"/>
        <w:jc w:val="center"/>
      </w:pPr>
      <w:r>
        <w:rPr>
          <w:noProof/>
          <w:lang w:eastAsia="en-US"/>
        </w:rPr>
        <w:drawing>
          <wp:inline distT="0" distB="0" distL="0" distR="0" wp14:anchorId="151FA409" wp14:editId="79E4B187">
            <wp:extent cx="975995" cy="955040"/>
            <wp:effectExtent l="19050" t="0" r="0" b="0"/>
            <wp:docPr id="9" name="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5995" cy="955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3439CC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lang w:val="pt-BR"/>
        </w:rPr>
        <w:t>MINISTÉRIO DA EDUCAÇÃO</w:t>
      </w:r>
    </w:p>
    <w:p w14:paraId="539A036D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lang w:val="pt-BR"/>
        </w:rPr>
        <w:t>SECRETARIA DE EDUCAÇÃO PROFISSIONAL E TECNOLÓGICA</w:t>
      </w:r>
    </w:p>
    <w:p w14:paraId="56824EE7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INSTITUTO FEDERAL DE EDUCAÇÃO, CIÊNCIA E TECNOLOGIA DO SUL DE MINAS GERAIS</w:t>
      </w:r>
    </w:p>
    <w:p w14:paraId="6019D9BE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b/>
          <w:lang w:val="pt-BR"/>
        </w:rPr>
        <w:t>CAMPUS PASSOS</w:t>
      </w:r>
    </w:p>
    <w:p w14:paraId="5AC34874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i/>
          <w:lang w:val="pt-BR"/>
        </w:rPr>
        <w:t>Rua Mário Ribola, 409, Penha II, CEP 37.903-358, Passos-MG</w:t>
      </w:r>
    </w:p>
    <w:p w14:paraId="10BF82B4" w14:textId="77777777" w:rsidR="004F447A" w:rsidRPr="007643B9" w:rsidRDefault="004F447A" w:rsidP="004F447A">
      <w:pPr>
        <w:pStyle w:val="Normal1"/>
        <w:jc w:val="center"/>
        <w:rPr>
          <w:lang w:val="pt-BR"/>
        </w:rPr>
      </w:pPr>
      <w:r w:rsidRPr="007643B9">
        <w:rPr>
          <w:b/>
          <w:i/>
          <w:lang w:val="pt-BR"/>
        </w:rPr>
        <w:t>(35) 3526-4856 -</w:t>
      </w:r>
      <w:r>
        <w:fldChar w:fldCharType="begin"/>
      </w:r>
      <w:r w:rsidRPr="00347CC4">
        <w:rPr>
          <w:lang w:val="pt-BR"/>
          <w:rPrChange w:id="0" w:author="Cleiton Hipólito" w:date="2017-12-22T01:07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b/>
          <w:i/>
          <w:u w:val="single"/>
          <w:lang w:val="pt-BR"/>
        </w:rPr>
        <w:t xml:space="preserve"> </w:t>
      </w:r>
      <w:r>
        <w:rPr>
          <w:b/>
          <w:i/>
          <w:u w:val="single"/>
          <w:lang w:val="pt-BR"/>
        </w:rPr>
        <w:fldChar w:fldCharType="end"/>
      </w:r>
      <w:r>
        <w:fldChar w:fldCharType="begin"/>
      </w:r>
      <w:r w:rsidRPr="00347CC4">
        <w:rPr>
          <w:lang w:val="pt-BR"/>
          <w:rPrChange w:id="1" w:author="Cleiton Hipólito" w:date="2017-12-22T01:07:00Z">
            <w:rPr/>
          </w:rPrChange>
        </w:rPr>
        <w:instrText xml:space="preserve"> HYPERLINK "http://www.pas.ifsuldeminas.edu.br/" \h </w:instrText>
      </w:r>
      <w:r>
        <w:fldChar w:fldCharType="separate"/>
      </w:r>
      <w:r w:rsidRPr="007643B9">
        <w:rPr>
          <w:i/>
          <w:u w:val="single"/>
          <w:lang w:val="pt-BR"/>
        </w:rPr>
        <w:t>www.ifsuldeminas.e</w:t>
      </w:r>
      <w:bookmarkStart w:id="2" w:name="_GoBack"/>
      <w:bookmarkEnd w:id="2"/>
      <w:r w:rsidRPr="007643B9">
        <w:rPr>
          <w:i/>
          <w:u w:val="single"/>
          <w:lang w:val="pt-BR"/>
        </w:rPr>
        <w:t>d</w:t>
      </w:r>
      <w:r w:rsidRPr="007643B9">
        <w:rPr>
          <w:i/>
          <w:u w:val="single"/>
          <w:lang w:val="pt-BR"/>
        </w:rPr>
        <w:t>u.br</w:t>
      </w:r>
      <w:r>
        <w:rPr>
          <w:i/>
          <w:u w:val="single"/>
          <w:lang w:val="pt-BR"/>
        </w:rPr>
        <w:fldChar w:fldCharType="end"/>
      </w:r>
      <w:r w:rsidRPr="007643B9">
        <w:rPr>
          <w:i/>
          <w:u w:val="single"/>
          <w:lang w:val="pt-BR"/>
        </w:rPr>
        <w:t>/passos</w:t>
      </w:r>
    </w:p>
    <w:p w14:paraId="1E05F0D6" w14:textId="77777777" w:rsidR="004F447A" w:rsidRPr="007643B9" w:rsidRDefault="004F447A" w:rsidP="004F447A">
      <w:pPr>
        <w:pStyle w:val="Normal1"/>
        <w:spacing w:line="360" w:lineRule="auto"/>
        <w:jc w:val="center"/>
        <w:rPr>
          <w:rFonts w:ascii="Arial" w:eastAsia="Arial" w:hAnsi="Arial" w:cs="Arial"/>
          <w:b/>
          <w:sz w:val="24"/>
          <w:szCs w:val="24"/>
          <w:lang w:val="pt-BR"/>
        </w:rPr>
      </w:pPr>
    </w:p>
    <w:p w14:paraId="64F4F31E" w14:textId="77777777" w:rsidR="004F447A" w:rsidRPr="007643B9" w:rsidDel="00B02A3A" w:rsidRDefault="004F447A" w:rsidP="004F447A">
      <w:pPr>
        <w:pStyle w:val="Normal1"/>
        <w:jc w:val="center"/>
        <w:rPr>
          <w:del w:id="3" w:author="Cleiton Hipólito" w:date="2017-12-22T09:41:00Z"/>
          <w:rFonts w:eastAsia="Arial"/>
          <w:b/>
          <w:sz w:val="24"/>
          <w:szCs w:val="24"/>
          <w:lang w:val="pt-BR"/>
        </w:rPr>
      </w:pPr>
      <w:r w:rsidRPr="007643B9">
        <w:rPr>
          <w:rFonts w:eastAsia="Arial"/>
          <w:b/>
          <w:sz w:val="24"/>
          <w:szCs w:val="24"/>
          <w:lang w:val="pt-BR"/>
        </w:rPr>
        <w:t>CRITÉRIOS CLASSIFICATÓRIOS PARA ANÁLISE</w:t>
      </w:r>
      <w:ins w:id="4" w:author="Cleiton Hipólito" w:date="2017-12-22T09:41:00Z">
        <w:r w:rsidRPr="00A3120F">
          <w:rPr>
            <w:rFonts w:eastAsia="Arial"/>
            <w:b/>
            <w:sz w:val="24"/>
            <w:szCs w:val="24"/>
            <w:lang w:val="pt-BR"/>
            <w:rPrChange w:id="5" w:author="Cleiton Hipólito" w:date="2017-12-22T11:50:00Z">
              <w:rPr>
                <w:rFonts w:eastAsia="Arial"/>
                <w:b/>
                <w:sz w:val="24"/>
                <w:szCs w:val="24"/>
              </w:rPr>
            </w:rPrChange>
          </w:rPr>
          <w:t xml:space="preserve"> </w:t>
        </w:r>
      </w:ins>
    </w:p>
    <w:p w14:paraId="241FBAA4" w14:textId="77777777" w:rsidR="004F447A" w:rsidRPr="003629B9" w:rsidRDefault="004F447A" w:rsidP="004F447A">
      <w:pPr>
        <w:pStyle w:val="Normal1"/>
        <w:jc w:val="center"/>
        <w:rPr>
          <w:rFonts w:eastAsia="Arial"/>
          <w:b/>
          <w:sz w:val="24"/>
          <w:szCs w:val="24"/>
        </w:rPr>
      </w:pPr>
      <w:r w:rsidRPr="003629B9">
        <w:rPr>
          <w:rFonts w:eastAsia="Arial"/>
          <w:b/>
          <w:sz w:val="24"/>
          <w:szCs w:val="24"/>
        </w:rPr>
        <w:t xml:space="preserve">DOS PROJETOS </w:t>
      </w:r>
      <w:del w:id="6" w:author="Cleiton Hipólito" w:date="2017-12-22T09:41:00Z">
        <w:r w:rsidRPr="003629B9" w:rsidDel="00B02A3A">
          <w:rPr>
            <w:rFonts w:eastAsia="Arial"/>
            <w:b/>
            <w:sz w:val="24"/>
            <w:szCs w:val="24"/>
          </w:rPr>
          <w:delText>DE EXTENSÃO</w:delText>
        </w:r>
      </w:del>
    </w:p>
    <w:tbl>
      <w:tblPr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0"/>
        <w:gridCol w:w="1878"/>
        <w:gridCol w:w="1878"/>
      </w:tblGrid>
      <w:tr w:rsidR="004F447A" w:rsidRPr="003629B9" w14:paraId="3118C878" w14:textId="77777777" w:rsidTr="004A19DF">
        <w:trPr>
          <w:trHeight w:val="280"/>
        </w:trPr>
        <w:tc>
          <w:tcPr>
            <w:tcW w:w="5310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7047D8E7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ITENS DO PROJETO</w:t>
            </w:r>
          </w:p>
        </w:tc>
        <w:tc>
          <w:tcPr>
            <w:tcW w:w="1878" w:type="dxa"/>
            <w:shd w:val="clear" w:color="auto" w:fill="D9D9D9" w:themeFill="background1" w:themeFillShade="D9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F59000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b/>
                <w:sz w:val="22"/>
                <w:szCs w:val="22"/>
                <w:highlight w:val="lightGray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DISTRIBUIÇÃO DOS PONTOS</w:t>
            </w:r>
          </w:p>
        </w:tc>
        <w:tc>
          <w:tcPr>
            <w:tcW w:w="1878" w:type="dxa"/>
            <w:shd w:val="clear" w:color="auto" w:fill="D9D9D9" w:themeFill="background1" w:themeFillShade="D9"/>
            <w:vAlign w:val="center"/>
          </w:tcPr>
          <w:p w14:paraId="64627B1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b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PONTUAÇÃO OBTIDA</w:t>
            </w:r>
          </w:p>
        </w:tc>
      </w:tr>
      <w:tr w:rsidR="004F447A" w:rsidRPr="003629B9" w14:paraId="1E7BC74E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ECF7664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  <w:pPrChange w:id="7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Título</w:t>
            </w:r>
          </w:p>
          <w:p w14:paraId="17FDA928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8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</w:t>
            </w:r>
            <w:proofErr w:type="gramStart"/>
            <w:r w:rsidRPr="007643B9">
              <w:rPr>
                <w:rFonts w:eastAsia="Arial"/>
                <w:sz w:val="22"/>
                <w:szCs w:val="22"/>
                <w:lang w:val="pt-BR"/>
              </w:rPr>
              <w:t>Clareza, concisão e abrangência</w:t>
            </w:r>
            <w:proofErr w:type="gramEnd"/>
          </w:p>
          <w:p w14:paraId="794F1A4D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9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Coerência entre título e objetivos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AB0F3B5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del w:id="10" w:author="Cleiton Hipólito" w:date="2017-12-22T09:45:00Z">
              <w:r w:rsidRPr="003629B9" w:rsidDel="00B02A3A">
                <w:rPr>
                  <w:rFonts w:eastAsia="Arial"/>
                  <w:sz w:val="22"/>
                  <w:szCs w:val="22"/>
                </w:rPr>
                <w:delText>3</w:delText>
              </w:r>
            </w:del>
            <w:ins w:id="11" w:author="Cleiton Hipólito" w:date="2017-12-22T09:45:00Z">
              <w:r>
                <w:rPr>
                  <w:rFonts w:eastAsia="Arial"/>
                  <w:sz w:val="22"/>
                  <w:szCs w:val="22"/>
                </w:rPr>
                <w:t>5</w:t>
              </w:r>
            </w:ins>
          </w:p>
        </w:tc>
        <w:tc>
          <w:tcPr>
            <w:tcW w:w="1878" w:type="dxa"/>
            <w:vAlign w:val="center"/>
          </w:tcPr>
          <w:p w14:paraId="21824AC9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del w:id="12" w:author="Cleiton Hipólito" w:date="2017-12-22T09:46:00Z">
              <w:r w:rsidDel="00B02A3A">
                <w:rPr>
                  <w:rFonts w:eastAsia="Arial"/>
                  <w:sz w:val="22"/>
                  <w:szCs w:val="22"/>
                </w:rPr>
                <w:delText>5</w:delText>
              </w:r>
            </w:del>
          </w:p>
        </w:tc>
      </w:tr>
      <w:tr w:rsidR="004F447A" w:rsidRPr="003629B9" w14:paraId="007287A1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99BD5A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i/>
                <w:sz w:val="22"/>
                <w:szCs w:val="22"/>
                <w:lang w:val="pt-BR"/>
              </w:rPr>
              <w:pPrChange w:id="13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 xml:space="preserve">Introdução </w:t>
            </w:r>
            <w:del w:id="14" w:author="Cleiton Hipólito" w:date="2017-12-22T09:39:00Z">
              <w:r w:rsidRPr="007643B9" w:rsidDel="00EF0AEB">
                <w:rPr>
                  <w:rFonts w:eastAsia="Arial"/>
                  <w:b/>
                  <w:sz w:val="22"/>
                  <w:szCs w:val="22"/>
                  <w:lang w:val="pt-BR"/>
                </w:rPr>
                <w:tab/>
              </w:r>
            </w:del>
            <w:r w:rsidRPr="007643B9">
              <w:rPr>
                <w:rFonts w:eastAsia="Arial"/>
                <w:i/>
                <w:sz w:val="22"/>
                <w:szCs w:val="22"/>
                <w:lang w:val="pt-BR"/>
              </w:rPr>
              <w:t>(antecedentes e justificativas)</w:t>
            </w:r>
          </w:p>
          <w:p w14:paraId="5E01DA25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15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Relevância </w:t>
            </w:r>
            <w:proofErr w:type="spellStart"/>
            <w:r w:rsidRPr="007643B9">
              <w:rPr>
                <w:rFonts w:eastAsia="Arial"/>
                <w:sz w:val="22"/>
                <w:szCs w:val="22"/>
                <w:lang w:val="pt-BR"/>
              </w:rPr>
              <w:t>extensionista</w:t>
            </w:r>
            <w:proofErr w:type="spellEnd"/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 </w:t>
            </w:r>
            <w:del w:id="16" w:author="Cleiton Hipólito" w:date="2017-12-22T09:39:00Z">
              <w:r w:rsidRPr="007643B9" w:rsidDel="00EF0AEB">
                <w:rPr>
                  <w:rFonts w:eastAsia="Arial"/>
                  <w:sz w:val="22"/>
                  <w:szCs w:val="22"/>
                  <w:lang w:val="pt-BR"/>
                </w:rPr>
                <w:tab/>
              </w:r>
            </w:del>
            <w:r w:rsidRPr="007643B9">
              <w:rPr>
                <w:rFonts w:eastAsia="Arial"/>
                <w:sz w:val="22"/>
                <w:szCs w:val="22"/>
                <w:lang w:val="pt-BR"/>
              </w:rPr>
              <w:t>e social</w:t>
            </w:r>
          </w:p>
          <w:p w14:paraId="081A9CFB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17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Caracterização do problema</w:t>
            </w:r>
          </w:p>
          <w:p w14:paraId="0004ED01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18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 do objetivo</w:t>
            </w:r>
          </w:p>
          <w:p w14:paraId="5804EC18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19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Delimitação do tema a ser trabalhado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FE23F6B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del w:id="20" w:author="Cleiton Hipólito" w:date="2017-12-22T09:45:00Z">
              <w:r w:rsidRPr="003629B9" w:rsidDel="00B02A3A">
                <w:rPr>
                  <w:rFonts w:eastAsia="Arial"/>
                  <w:sz w:val="22"/>
                  <w:szCs w:val="22"/>
                </w:rPr>
                <w:delText>14</w:delText>
              </w:r>
            </w:del>
            <w:ins w:id="21" w:author="Cleiton Hipólito" w:date="2017-12-22T09:45:00Z">
              <w:r>
                <w:rPr>
                  <w:rFonts w:eastAsia="Arial"/>
                  <w:sz w:val="22"/>
                  <w:szCs w:val="22"/>
                </w:rPr>
                <w:t>20</w:t>
              </w:r>
            </w:ins>
          </w:p>
        </w:tc>
        <w:tc>
          <w:tcPr>
            <w:tcW w:w="1878" w:type="dxa"/>
            <w:vAlign w:val="center"/>
          </w:tcPr>
          <w:p w14:paraId="35A7C663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del w:id="22" w:author="Cleiton Hipólito" w:date="2017-12-22T09:46:00Z">
              <w:r w:rsidDel="00B02A3A">
                <w:rPr>
                  <w:rFonts w:eastAsia="Arial"/>
                  <w:sz w:val="22"/>
                  <w:szCs w:val="22"/>
                </w:rPr>
                <w:delText>25</w:delText>
              </w:r>
            </w:del>
          </w:p>
        </w:tc>
      </w:tr>
    </w:tbl>
    <w:tbl>
      <w:tblPr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  <w:tblPrChange w:id="23" w:author="Cleiton Hipólito" w:date="2017-12-22T09:41:00Z">
          <w:tblPr>
            <w:tblW w:w="9066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</w:tblPrChange>
      </w:tblPr>
      <w:tblGrid>
        <w:gridCol w:w="5310"/>
        <w:gridCol w:w="1878"/>
        <w:gridCol w:w="1878"/>
        <w:tblGridChange w:id="24">
          <w:tblGrid>
            <w:gridCol w:w="5310"/>
            <w:gridCol w:w="1878"/>
            <w:gridCol w:w="1878"/>
          </w:tblGrid>
        </w:tblGridChange>
      </w:tblGrid>
      <w:tr w:rsidR="004F447A" w:rsidRPr="003629B9" w14:paraId="53981B82" w14:textId="77777777" w:rsidTr="004A19DF">
        <w:trPr>
          <w:trHeight w:val="18"/>
          <w:trPrChange w:id="25" w:author="Cleiton Hipólito" w:date="2017-12-22T09:41:00Z">
            <w:trPr>
              <w:trHeight w:val="18"/>
            </w:trPr>
          </w:trPrChange>
        </w:trPr>
        <w:tc>
          <w:tcPr>
            <w:tcW w:w="5310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tcPrChange w:id="26" w:author="Cleiton Hipólito" w:date="2017-12-22T09:41:00Z">
              <w:tcPr>
                <w:tcW w:w="5310" w:type="dxa"/>
                <w:shd w:val="clear" w:color="auto" w:fill="FF0000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</w:tcPrChange>
          </w:tcPr>
          <w:p w14:paraId="44C9DFCA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  <w:pPrChange w:id="27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Referencial Teórico</w:t>
            </w:r>
          </w:p>
          <w:p w14:paraId="0F9B19FC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28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Referencial estruturado</w:t>
            </w:r>
            <w:ins w:id="29" w:author="Cleiton Hipólito" w:date="2017-12-22T09:42:00Z">
              <w:r>
                <w:rPr>
                  <w:rFonts w:eastAsia="Arial"/>
                  <w:sz w:val="22"/>
                  <w:szCs w:val="22"/>
                  <w:lang w:val="pt-BR"/>
                </w:rPr>
                <w:t xml:space="preserve"> e adequado ao tema</w:t>
              </w:r>
            </w:ins>
          </w:p>
          <w:p w14:paraId="4C409011" w14:textId="77777777" w:rsidR="004F447A" w:rsidRPr="007643B9" w:rsidDel="00B02A3A" w:rsidRDefault="004F447A" w:rsidP="004A19DF">
            <w:pPr>
              <w:pStyle w:val="Normal1"/>
              <w:widowControl w:val="0"/>
              <w:rPr>
                <w:del w:id="30" w:author="Cleiton Hipólito" w:date="2017-12-22T09:42:00Z"/>
                <w:rFonts w:eastAsia="Arial"/>
                <w:sz w:val="22"/>
                <w:szCs w:val="22"/>
                <w:lang w:val="pt-BR"/>
              </w:rPr>
              <w:pPrChange w:id="31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del w:id="32" w:author="Cleiton Hipólito" w:date="2017-12-22T09:42:00Z">
              <w:r w:rsidRPr="007643B9" w:rsidDel="00B02A3A">
                <w:rPr>
                  <w:rFonts w:eastAsia="Arial"/>
                  <w:sz w:val="22"/>
                  <w:szCs w:val="22"/>
                  <w:lang w:val="pt-BR"/>
                </w:rPr>
                <w:delText>- Adequado ao tema proposto</w:delText>
              </w:r>
            </w:del>
          </w:p>
          <w:p w14:paraId="63E3CCDE" w14:textId="77777777" w:rsidR="004F447A" w:rsidRPr="00B02A3A" w:rsidDel="00B02A3A" w:rsidRDefault="004F447A" w:rsidP="004A19DF">
            <w:pPr>
              <w:pStyle w:val="Normal1"/>
              <w:widowControl w:val="0"/>
              <w:rPr>
                <w:del w:id="33" w:author="Cleiton Hipólito" w:date="2017-12-22T09:42:00Z"/>
                <w:rFonts w:eastAsia="Arial"/>
                <w:sz w:val="16"/>
                <w:szCs w:val="16"/>
                <w:lang w:val="pt-BR"/>
                <w:rPrChange w:id="34" w:author="Cleiton Hipólito" w:date="2017-12-22T09:42:00Z">
                  <w:rPr>
                    <w:del w:id="35" w:author="Cleiton Hipólito" w:date="2017-12-22T09:42:00Z"/>
                    <w:rFonts w:eastAsia="Arial"/>
                    <w:sz w:val="22"/>
                    <w:szCs w:val="22"/>
                    <w:lang w:val="pt-BR"/>
                  </w:rPr>
                </w:rPrChange>
              </w:rPr>
              <w:pPrChange w:id="36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Citações de acordo com normas ABNT</w:t>
            </w:r>
            <w:ins w:id="37" w:author="Cleiton Hipólito" w:date="2017-12-22T09:42:00Z">
              <w:r w:rsidRPr="00B02A3A">
                <w:rPr>
                  <w:rFonts w:eastAsia="Arial"/>
                  <w:sz w:val="22"/>
                  <w:szCs w:val="22"/>
                  <w:lang w:val="pt-BR"/>
                  <w:rPrChange w:id="38" w:author="Cleiton Hipólito" w:date="2017-12-22T09:42:00Z">
                    <w:rPr>
                      <w:rFonts w:eastAsia="Arial"/>
                      <w:sz w:val="22"/>
                      <w:szCs w:val="22"/>
                    </w:rPr>
                  </w:rPrChange>
                </w:rPr>
                <w:t xml:space="preserve"> </w:t>
              </w:r>
            </w:ins>
          </w:p>
          <w:p w14:paraId="353741AE" w14:textId="77777777" w:rsidR="004F447A" w:rsidRPr="00B02A3A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  <w:rPrChange w:id="39" w:author="Cleiton Hipólito" w:date="2017-12-22T09:42:00Z">
                  <w:rPr>
                    <w:rFonts w:eastAsia="Arial"/>
                    <w:sz w:val="22"/>
                    <w:szCs w:val="22"/>
                  </w:rPr>
                </w:rPrChange>
              </w:rPr>
              <w:pPrChange w:id="40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B02A3A">
              <w:rPr>
                <w:rFonts w:eastAsia="Arial"/>
                <w:sz w:val="16"/>
                <w:szCs w:val="16"/>
                <w:lang w:val="pt-BR"/>
                <w:rPrChange w:id="41" w:author="Cleiton Hipólito" w:date="2017-12-22T09:42:00Z">
                  <w:rPr>
                    <w:rFonts w:eastAsia="Arial"/>
                    <w:sz w:val="22"/>
                    <w:szCs w:val="22"/>
                  </w:rPr>
                </w:rPrChange>
              </w:rPr>
              <w:t>(NBR</w:t>
            </w:r>
            <w:ins w:id="42" w:author="Cleiton Hipólito" w:date="2017-12-22T09:42:00Z">
              <w:r w:rsidRPr="00B02A3A">
                <w:rPr>
                  <w:rFonts w:eastAsia="Arial"/>
                  <w:sz w:val="16"/>
                  <w:szCs w:val="16"/>
                  <w:lang w:val="pt-BR"/>
                  <w:rPrChange w:id="43" w:author="Cleiton Hipólito" w:date="2017-12-22T09:42:00Z">
                    <w:rPr>
                      <w:rFonts w:eastAsia="Arial"/>
                      <w:sz w:val="22"/>
                      <w:szCs w:val="22"/>
                      <w:lang w:val="pt-BR"/>
                    </w:rPr>
                  </w:rPrChange>
                </w:rPr>
                <w:t xml:space="preserve"> </w:t>
              </w:r>
            </w:ins>
            <w:del w:id="44" w:author="Cleiton Hipólito" w:date="2017-12-22T09:42:00Z">
              <w:r w:rsidRPr="00B02A3A" w:rsidDel="00B02A3A">
                <w:rPr>
                  <w:rFonts w:eastAsia="Arial"/>
                  <w:sz w:val="16"/>
                  <w:szCs w:val="16"/>
                  <w:lang w:val="pt-BR"/>
                  <w:rPrChange w:id="45" w:author="Cleiton Hipólito" w:date="2017-12-22T09:42:00Z">
                    <w:rPr>
                      <w:rFonts w:eastAsia="Arial"/>
                      <w:sz w:val="22"/>
                      <w:szCs w:val="22"/>
                    </w:rPr>
                  </w:rPrChange>
                </w:rPr>
                <w:delText xml:space="preserve"> </w:delText>
              </w:r>
            </w:del>
            <w:r w:rsidRPr="00B02A3A">
              <w:rPr>
                <w:rFonts w:eastAsia="Arial"/>
                <w:sz w:val="16"/>
                <w:szCs w:val="16"/>
                <w:lang w:val="pt-BR"/>
                <w:rPrChange w:id="46" w:author="Cleiton Hipólito" w:date="2017-12-22T09:42:00Z">
                  <w:rPr>
                    <w:rFonts w:eastAsia="Arial"/>
                    <w:sz w:val="22"/>
                    <w:szCs w:val="22"/>
                  </w:rPr>
                </w:rPrChange>
              </w:rPr>
              <w:t>6023:2002)</w:t>
            </w:r>
          </w:p>
        </w:tc>
        <w:tc>
          <w:tcPr>
            <w:tcW w:w="1878" w:type="dxa"/>
            <w:shd w:val="clear" w:color="auto" w:fill="FFFF00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tcPrChange w:id="47" w:author="Cleiton Hipólito" w:date="2017-12-22T09:41:00Z">
              <w:tcPr>
                <w:tcW w:w="1878" w:type="dxa"/>
                <w:shd w:val="clear" w:color="auto" w:fill="FF0000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</w:tcPrChange>
          </w:tcPr>
          <w:p w14:paraId="23DF92AB" w14:textId="77777777" w:rsidR="004F447A" w:rsidRPr="00B02A3A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del w:id="48" w:author="Cleiton Hipólito" w:date="2017-12-22T09:45:00Z">
              <w:r w:rsidRPr="00B02A3A" w:rsidDel="00B02A3A">
                <w:rPr>
                  <w:rFonts w:eastAsia="Arial"/>
                  <w:sz w:val="22"/>
                  <w:szCs w:val="22"/>
                </w:rPr>
                <w:delText>de 0 a 15</w:delText>
              </w:r>
            </w:del>
            <w:proofErr w:type="spellStart"/>
            <w:ins w:id="49" w:author="Cleiton Hipólito" w:date="2017-12-22T09:45:00Z">
              <w:r>
                <w:rPr>
                  <w:rFonts w:eastAsia="Arial"/>
                  <w:sz w:val="22"/>
                  <w:szCs w:val="22"/>
                </w:rPr>
                <w:t>não</w:t>
              </w:r>
              <w:proofErr w:type="spellEnd"/>
              <w:r>
                <w:rPr>
                  <w:rFonts w:eastAsia="Arial"/>
                  <w:sz w:val="22"/>
                  <w:szCs w:val="22"/>
                </w:rPr>
                <w:t xml:space="preserve"> </w:t>
              </w:r>
              <w:proofErr w:type="spellStart"/>
              <w:r>
                <w:rPr>
                  <w:rFonts w:eastAsia="Arial"/>
                  <w:sz w:val="22"/>
                  <w:szCs w:val="22"/>
                </w:rPr>
                <w:t>pontuado</w:t>
              </w:r>
            </w:ins>
            <w:proofErr w:type="spellEnd"/>
          </w:p>
        </w:tc>
        <w:tc>
          <w:tcPr>
            <w:tcW w:w="1878" w:type="dxa"/>
            <w:shd w:val="clear" w:color="auto" w:fill="FFFF00"/>
            <w:vAlign w:val="center"/>
            <w:tcPrChange w:id="50" w:author="Cleiton Hipólito" w:date="2017-12-22T09:41:00Z">
              <w:tcPr>
                <w:tcW w:w="1878" w:type="dxa"/>
                <w:shd w:val="clear" w:color="auto" w:fill="FF0000"/>
                <w:vAlign w:val="center"/>
              </w:tcPr>
            </w:tcPrChange>
          </w:tcPr>
          <w:p w14:paraId="530A7785" w14:textId="77777777" w:rsidR="004F447A" w:rsidRPr="00B02A3A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  <w:rPrChange w:id="51" w:author="Cleiton Hipólito" w:date="2017-12-22T09:41:00Z">
                  <w:rPr>
                    <w:rFonts w:eastAsia="Arial"/>
                    <w:sz w:val="22"/>
                    <w:szCs w:val="22"/>
                    <w:highlight w:val="yellow"/>
                  </w:rPr>
                </w:rPrChange>
              </w:rPr>
            </w:pPr>
            <w:del w:id="52" w:author="Cleiton Hipólito" w:date="2017-12-22T09:46:00Z">
              <w:r w:rsidRPr="00B02A3A" w:rsidDel="00B02A3A">
                <w:rPr>
                  <w:rFonts w:eastAsia="Arial"/>
                  <w:sz w:val="22"/>
                  <w:szCs w:val="22"/>
                  <w:rPrChange w:id="53" w:author="Cleiton Hipólito" w:date="2017-12-22T09:41:00Z">
                    <w:rPr>
                      <w:rFonts w:eastAsia="Arial"/>
                      <w:sz w:val="22"/>
                      <w:szCs w:val="22"/>
                      <w:highlight w:val="yellow"/>
                    </w:rPr>
                  </w:rPrChange>
                </w:rPr>
                <w:delText>0</w:delText>
              </w:r>
            </w:del>
          </w:p>
        </w:tc>
      </w:tr>
    </w:tbl>
    <w:tbl>
      <w:tblPr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0"/>
        <w:gridCol w:w="1878"/>
        <w:gridCol w:w="1878"/>
      </w:tblGrid>
      <w:tr w:rsidR="004F447A" w:rsidRPr="003629B9" w14:paraId="1D5BC95A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D641D2D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  <w:pPrChange w:id="54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proofErr w:type="gramStart"/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Objetivo(</w:t>
            </w:r>
            <w:proofErr w:type="gramEnd"/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s)</w:t>
            </w:r>
          </w:p>
          <w:p w14:paraId="54BFFDBF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55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</w:t>
            </w:r>
            <w:proofErr w:type="gramStart"/>
            <w:r w:rsidRPr="007643B9">
              <w:rPr>
                <w:rFonts w:eastAsia="Arial"/>
                <w:sz w:val="22"/>
                <w:szCs w:val="22"/>
                <w:lang w:val="pt-BR"/>
              </w:rPr>
              <w:t>Deve(</w:t>
            </w:r>
            <w:proofErr w:type="gramEnd"/>
            <w:r w:rsidRPr="007643B9">
              <w:rPr>
                <w:rFonts w:eastAsia="Arial"/>
                <w:sz w:val="22"/>
                <w:szCs w:val="22"/>
                <w:lang w:val="pt-BR"/>
              </w:rPr>
              <w:t>m) expor os resultados que se pretende atingir a curto, médio e longo prazo</w:t>
            </w:r>
          </w:p>
          <w:p w14:paraId="64765D47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  <w:pPrChange w:id="56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3629B9">
              <w:rPr>
                <w:rFonts w:eastAsia="Arial"/>
                <w:sz w:val="22"/>
                <w:szCs w:val="22"/>
              </w:rPr>
              <w:t xml:space="preserve">-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Clareza</w:t>
            </w:r>
            <w:proofErr w:type="spellEnd"/>
            <w:r w:rsidRPr="003629B9"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na</w:t>
            </w:r>
            <w:proofErr w:type="spellEnd"/>
            <w:r w:rsidRPr="003629B9">
              <w:rPr>
                <w:rFonts w:eastAsia="Arial"/>
                <w:sz w:val="22"/>
                <w:szCs w:val="22"/>
              </w:rPr>
              <w:t xml:space="preserve">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definição</w:t>
            </w:r>
            <w:proofErr w:type="spellEnd"/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BE56547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ins w:id="57" w:author="Cleiton Hipólito" w:date="2017-12-22T09:45:00Z">
              <w:r>
                <w:rPr>
                  <w:rFonts w:eastAsia="Arial"/>
                  <w:sz w:val="22"/>
                  <w:szCs w:val="22"/>
                </w:rPr>
                <w:t>25</w:t>
              </w:r>
            </w:ins>
            <w:del w:id="58" w:author="Cleiton Hipólito" w:date="2017-12-22T09:45:00Z">
              <w:r w:rsidRPr="003629B9" w:rsidDel="00B02A3A">
                <w:rPr>
                  <w:rFonts w:eastAsia="Arial"/>
                  <w:sz w:val="22"/>
                  <w:szCs w:val="22"/>
                </w:rPr>
                <w:delText>14</w:delText>
              </w:r>
            </w:del>
          </w:p>
        </w:tc>
        <w:tc>
          <w:tcPr>
            <w:tcW w:w="1878" w:type="dxa"/>
            <w:vAlign w:val="center"/>
          </w:tcPr>
          <w:p w14:paraId="1A6B31A2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del w:id="59" w:author="Cleiton Hipólito" w:date="2017-12-22T09:46:00Z">
              <w:r w:rsidDel="00B02A3A">
                <w:rPr>
                  <w:rFonts w:eastAsia="Arial"/>
                  <w:sz w:val="22"/>
                  <w:szCs w:val="22"/>
                </w:rPr>
                <w:delText>25</w:delText>
              </w:r>
            </w:del>
          </w:p>
        </w:tc>
      </w:tr>
      <w:tr w:rsidR="004F447A" w:rsidRPr="003629B9" w14:paraId="1DA1B039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5484FB2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60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Metodologia</w:t>
            </w:r>
          </w:p>
          <w:p w14:paraId="22263CE1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61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Condizente ao objetivo e ao tema proposto</w:t>
            </w:r>
          </w:p>
          <w:p w14:paraId="2FFA35B7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62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Descrição das atividades e forma de execução</w:t>
            </w:r>
          </w:p>
          <w:p w14:paraId="2CEB8D3E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  <w:pPrChange w:id="63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3629B9">
              <w:rPr>
                <w:rFonts w:eastAsia="Arial"/>
                <w:sz w:val="22"/>
                <w:szCs w:val="22"/>
              </w:rPr>
              <w:t xml:space="preserve">- </w:t>
            </w:r>
            <w:proofErr w:type="spellStart"/>
            <w:r w:rsidRPr="003629B9">
              <w:rPr>
                <w:rFonts w:eastAsia="Arial"/>
                <w:sz w:val="22"/>
                <w:szCs w:val="22"/>
              </w:rPr>
              <w:t>Exequibilidade</w:t>
            </w:r>
            <w:proofErr w:type="spellEnd"/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63963C3E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>de 0 a 25</w:t>
            </w:r>
          </w:p>
        </w:tc>
        <w:tc>
          <w:tcPr>
            <w:tcW w:w="1878" w:type="dxa"/>
            <w:vAlign w:val="center"/>
          </w:tcPr>
          <w:p w14:paraId="1592039F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del w:id="64" w:author="Cleiton Hipólito" w:date="2017-12-22T09:46:00Z">
              <w:r w:rsidDel="00B02A3A">
                <w:rPr>
                  <w:rFonts w:eastAsia="Arial"/>
                  <w:sz w:val="22"/>
                  <w:szCs w:val="22"/>
                </w:rPr>
                <w:delText>30</w:delText>
              </w:r>
            </w:del>
          </w:p>
        </w:tc>
      </w:tr>
      <w:tr w:rsidR="004F447A" w:rsidRPr="003629B9" w14:paraId="16523146" w14:textId="77777777" w:rsidTr="004A19DF">
        <w:trPr>
          <w:trHeight w:val="18"/>
        </w:trPr>
        <w:tc>
          <w:tcPr>
            <w:tcW w:w="531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5EF23CCB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  <w:pPrChange w:id="65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Cronograma de Execução</w:t>
            </w:r>
          </w:p>
          <w:p w14:paraId="0E131988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66" w:author="Cleiton Hipólito" w:date="2017-12-22T09:42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Adequação das atividades ao prazo de execução </w:t>
            </w:r>
            <w:del w:id="67" w:author="Cleiton Hipólito" w:date="2017-12-22T09:42:00Z">
              <w:r w:rsidRPr="007643B9" w:rsidDel="00B02A3A">
                <w:rPr>
                  <w:rFonts w:eastAsia="Arial"/>
                  <w:sz w:val="22"/>
                  <w:szCs w:val="22"/>
                  <w:lang w:val="pt-BR"/>
                </w:rPr>
                <w:delText>do projeto</w:delText>
              </w:r>
            </w:del>
          </w:p>
          <w:p w14:paraId="0DC72B75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68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Clareza na descrição das atividades previstas para alcançar os objetivos</w:t>
            </w:r>
          </w:p>
        </w:tc>
        <w:tc>
          <w:tcPr>
            <w:tcW w:w="1878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CDAF20F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del w:id="69" w:author="Cleiton Hipólito" w:date="2017-12-22T09:45:00Z">
              <w:r w:rsidRPr="003629B9" w:rsidDel="00B02A3A">
                <w:rPr>
                  <w:rFonts w:eastAsia="Arial"/>
                  <w:sz w:val="22"/>
                  <w:szCs w:val="22"/>
                </w:rPr>
                <w:delText>14</w:delText>
              </w:r>
            </w:del>
            <w:ins w:id="70" w:author="Cleiton Hipólito" w:date="2017-12-22T09:45:00Z">
              <w:r w:rsidRPr="003629B9">
                <w:rPr>
                  <w:rFonts w:eastAsia="Arial"/>
                  <w:sz w:val="22"/>
                  <w:szCs w:val="22"/>
                </w:rPr>
                <w:t>1</w:t>
              </w:r>
              <w:r>
                <w:rPr>
                  <w:rFonts w:eastAsia="Arial"/>
                  <w:sz w:val="22"/>
                  <w:szCs w:val="22"/>
                </w:rPr>
                <w:t>5</w:t>
              </w:r>
            </w:ins>
          </w:p>
        </w:tc>
        <w:tc>
          <w:tcPr>
            <w:tcW w:w="1878" w:type="dxa"/>
            <w:vAlign w:val="center"/>
          </w:tcPr>
          <w:p w14:paraId="6684F905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del w:id="71" w:author="Cleiton Hipólito" w:date="2017-12-22T09:46:00Z">
              <w:r w:rsidDel="00B02A3A">
                <w:rPr>
                  <w:rFonts w:eastAsia="Arial"/>
                  <w:sz w:val="22"/>
                  <w:szCs w:val="22"/>
                </w:rPr>
                <w:delText>15</w:delText>
              </w:r>
            </w:del>
          </w:p>
        </w:tc>
      </w:tr>
    </w:tbl>
    <w:tbl>
      <w:tblPr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  <w:tblPrChange w:id="72" w:author="Cleiton Hipólito" w:date="2017-12-22T09:40:00Z">
          <w:tblPr>
            <w:tblW w:w="9066" w:type="dxa"/>
            <w:tbl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  <w:insideH w:val="single" w:sz="8" w:space="0" w:color="000000"/>
              <w:insideV w:val="single" w:sz="8" w:space="0" w:color="000000"/>
            </w:tblBorders>
            <w:tblLayout w:type="fixed"/>
            <w:tblLook w:val="0600" w:firstRow="0" w:lastRow="0" w:firstColumn="0" w:lastColumn="0" w:noHBand="1" w:noVBand="1"/>
          </w:tblPr>
        </w:tblPrChange>
      </w:tblPr>
      <w:tblGrid>
        <w:gridCol w:w="5310"/>
        <w:gridCol w:w="1878"/>
        <w:gridCol w:w="1878"/>
        <w:tblGridChange w:id="73">
          <w:tblGrid>
            <w:gridCol w:w="5310"/>
            <w:gridCol w:w="1878"/>
            <w:gridCol w:w="1878"/>
          </w:tblGrid>
        </w:tblGridChange>
      </w:tblGrid>
      <w:tr w:rsidR="004F447A" w:rsidRPr="003629B9" w14:paraId="337B4BA9" w14:textId="77777777" w:rsidTr="004A19DF">
        <w:trPr>
          <w:trHeight w:val="18"/>
          <w:trPrChange w:id="74" w:author="Cleiton Hipólito" w:date="2017-12-22T09:40:00Z">
            <w:trPr>
              <w:trHeight w:val="18"/>
            </w:trPr>
          </w:trPrChange>
        </w:trPr>
        <w:tc>
          <w:tcPr>
            <w:tcW w:w="53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tcPrChange w:id="75" w:author="Cleiton Hipólito" w:date="2017-12-22T09:40:00Z">
              <w:tcPr>
                <w:tcW w:w="5310" w:type="dxa"/>
                <w:shd w:val="clear" w:color="auto" w:fill="FF0000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</w:tcPrChange>
          </w:tcPr>
          <w:p w14:paraId="6A3918F4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  <w:lang w:val="pt-BR"/>
              </w:rPr>
              <w:pPrChange w:id="76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b/>
                <w:sz w:val="22"/>
                <w:szCs w:val="22"/>
                <w:lang w:val="pt-BR"/>
              </w:rPr>
              <w:t>Referências Bibliográficas</w:t>
            </w:r>
          </w:p>
          <w:p w14:paraId="2B7F3045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77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 xml:space="preserve">- Apresenta bibliografia atual e adequada ao tema </w:t>
            </w:r>
            <w:del w:id="78" w:author="Cleiton Hipólito" w:date="2017-12-22T09:41:00Z">
              <w:r w:rsidRPr="007643B9" w:rsidDel="00B02A3A">
                <w:rPr>
                  <w:rFonts w:eastAsia="Arial"/>
                  <w:sz w:val="22"/>
                  <w:szCs w:val="22"/>
                  <w:lang w:val="pt-BR"/>
                </w:rPr>
                <w:delText>de projeto</w:delText>
              </w:r>
            </w:del>
          </w:p>
          <w:p w14:paraId="496B828F" w14:textId="77777777" w:rsidR="004F447A" w:rsidRPr="007643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  <w:lang w:val="pt-BR"/>
              </w:rPr>
              <w:pPrChange w:id="79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7643B9">
              <w:rPr>
                <w:rFonts w:eastAsia="Arial"/>
                <w:sz w:val="22"/>
                <w:szCs w:val="22"/>
                <w:lang w:val="pt-BR"/>
              </w:rPr>
              <w:t>- Está dentro das normas da ABNT</w:t>
            </w:r>
          </w:p>
          <w:p w14:paraId="3C7C8A55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  <w:pPrChange w:id="80" w:author="Cleiton Hipólito" w:date="2017-12-22T09:39:00Z">
                <w:pPr>
                  <w:pStyle w:val="Normal1"/>
                  <w:widowControl w:val="0"/>
                  <w:jc w:val="center"/>
                </w:pPr>
              </w:pPrChange>
            </w:pPr>
            <w:r w:rsidRPr="003629B9">
              <w:rPr>
                <w:rFonts w:eastAsia="Arial"/>
                <w:sz w:val="22"/>
                <w:szCs w:val="22"/>
              </w:rPr>
              <w:t>(ABNT NBR 10520:2002 e NBR 6023:2002)</w:t>
            </w:r>
          </w:p>
        </w:tc>
        <w:tc>
          <w:tcPr>
            <w:tcW w:w="187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tcPrChange w:id="81" w:author="Cleiton Hipólito" w:date="2017-12-22T09:40:00Z">
              <w:tcPr>
                <w:tcW w:w="1878" w:type="dxa"/>
                <w:shd w:val="clear" w:color="auto" w:fill="FF0000"/>
                <w:tcMar>
                  <w:top w:w="100" w:type="dxa"/>
                  <w:left w:w="100" w:type="dxa"/>
                  <w:bottom w:w="100" w:type="dxa"/>
                  <w:right w:w="100" w:type="dxa"/>
                </w:tcMar>
                <w:vAlign w:val="center"/>
              </w:tcPr>
            </w:tcPrChange>
          </w:tcPr>
          <w:p w14:paraId="10D3A551" w14:textId="77777777" w:rsidR="004F447A" w:rsidRPr="003629B9" w:rsidRDefault="004F447A" w:rsidP="004A19DF">
            <w:pPr>
              <w:pStyle w:val="Normal1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sz w:val="22"/>
                <w:szCs w:val="22"/>
              </w:rPr>
              <w:t xml:space="preserve">de 0 a </w:t>
            </w:r>
            <w:del w:id="82" w:author="Cleiton Hipólito" w:date="2017-12-22T09:45:00Z">
              <w:r w:rsidRPr="003629B9" w:rsidDel="00B02A3A">
                <w:rPr>
                  <w:rFonts w:eastAsia="Arial"/>
                  <w:sz w:val="22"/>
                  <w:szCs w:val="22"/>
                </w:rPr>
                <w:delText>15</w:delText>
              </w:r>
            </w:del>
            <w:ins w:id="83" w:author="Cleiton Hipólito" w:date="2017-12-22T09:45:00Z">
              <w:r>
                <w:rPr>
                  <w:rFonts w:eastAsia="Arial"/>
                  <w:sz w:val="22"/>
                  <w:szCs w:val="22"/>
                </w:rPr>
                <w:t>10</w:t>
              </w:r>
            </w:ins>
          </w:p>
        </w:tc>
        <w:tc>
          <w:tcPr>
            <w:tcW w:w="1878" w:type="dxa"/>
            <w:shd w:val="clear" w:color="auto" w:fill="auto"/>
            <w:vAlign w:val="center"/>
            <w:tcPrChange w:id="84" w:author="Cleiton Hipólito" w:date="2017-12-22T09:40:00Z">
              <w:tcPr>
                <w:tcW w:w="1878" w:type="dxa"/>
                <w:shd w:val="clear" w:color="auto" w:fill="FF0000"/>
                <w:vAlign w:val="center"/>
              </w:tcPr>
            </w:tcPrChange>
          </w:tcPr>
          <w:p w14:paraId="2279BE03" w14:textId="77777777" w:rsidR="004F447A" w:rsidRPr="00B02A3A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del w:id="85" w:author="Cleiton Hipólito" w:date="2017-12-22T09:46:00Z">
              <w:r w:rsidDel="00B02A3A">
                <w:rPr>
                  <w:rFonts w:eastAsia="Arial"/>
                  <w:sz w:val="22"/>
                  <w:szCs w:val="22"/>
                </w:rPr>
                <w:delText>0</w:delText>
              </w:r>
            </w:del>
          </w:p>
        </w:tc>
      </w:tr>
    </w:tbl>
    <w:tbl>
      <w:tblPr>
        <w:tblW w:w="906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5310"/>
        <w:gridCol w:w="1878"/>
        <w:gridCol w:w="1878"/>
      </w:tblGrid>
      <w:tr w:rsidR="004F447A" w:rsidRPr="003629B9" w14:paraId="682F2A35" w14:textId="77777777" w:rsidTr="004F447A">
        <w:trPr>
          <w:trHeight w:val="24"/>
        </w:trPr>
        <w:tc>
          <w:tcPr>
            <w:tcW w:w="5310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1C1272AE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Total</w:t>
            </w:r>
          </w:p>
        </w:tc>
        <w:tc>
          <w:tcPr>
            <w:tcW w:w="1878" w:type="dxa"/>
            <w:shd w:val="clear" w:color="auto" w:fill="E7E6E6" w:themeFill="background2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0AC6405A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r w:rsidRPr="003629B9">
              <w:rPr>
                <w:rFonts w:eastAsia="Arial"/>
                <w:b/>
                <w:sz w:val="22"/>
                <w:szCs w:val="22"/>
              </w:rPr>
              <w:t>100</w:t>
            </w:r>
          </w:p>
        </w:tc>
        <w:tc>
          <w:tcPr>
            <w:tcW w:w="1878" w:type="dxa"/>
            <w:shd w:val="clear" w:color="auto" w:fill="E7E6E6" w:themeFill="background2"/>
            <w:vAlign w:val="center"/>
          </w:tcPr>
          <w:p w14:paraId="729F6694" w14:textId="77777777" w:rsidR="004F447A" w:rsidRPr="003629B9" w:rsidRDefault="004F447A" w:rsidP="004A19DF">
            <w:pPr>
              <w:pStyle w:val="Normal1"/>
              <w:widowControl w:val="0"/>
              <w:jc w:val="center"/>
              <w:rPr>
                <w:rFonts w:eastAsia="Arial"/>
                <w:sz w:val="22"/>
                <w:szCs w:val="22"/>
              </w:rPr>
            </w:pPr>
            <w:del w:id="86" w:author="Cleiton Hipólito" w:date="2017-12-22T09:46:00Z">
              <w:r w:rsidDel="00B02A3A">
                <w:rPr>
                  <w:rFonts w:eastAsia="Arial"/>
                  <w:sz w:val="22"/>
                  <w:szCs w:val="22"/>
                </w:rPr>
                <w:fldChar w:fldCharType="begin"/>
              </w:r>
              <w:r w:rsidDel="00B02A3A">
                <w:rPr>
                  <w:rFonts w:eastAsia="Arial"/>
                  <w:sz w:val="22"/>
                  <w:szCs w:val="22"/>
                </w:rPr>
                <w:delInstrText xml:space="preserve"> =SUM(ABOVE) </w:delInstrText>
              </w:r>
              <w:r w:rsidDel="00B02A3A">
                <w:rPr>
                  <w:rFonts w:eastAsia="Arial"/>
                  <w:sz w:val="22"/>
                  <w:szCs w:val="22"/>
                </w:rPr>
                <w:fldChar w:fldCharType="separate"/>
              </w:r>
              <w:r w:rsidDel="00B02A3A">
                <w:rPr>
                  <w:rFonts w:eastAsia="Arial"/>
                  <w:noProof/>
                  <w:sz w:val="22"/>
                  <w:szCs w:val="22"/>
                </w:rPr>
                <w:delText>100</w:delText>
              </w:r>
              <w:r w:rsidDel="00B02A3A">
                <w:rPr>
                  <w:rFonts w:eastAsia="Arial"/>
                  <w:sz w:val="22"/>
                  <w:szCs w:val="22"/>
                </w:rPr>
                <w:fldChar w:fldCharType="end"/>
              </w:r>
            </w:del>
          </w:p>
        </w:tc>
      </w:tr>
      <w:tr w:rsidR="004F447A" w:rsidRPr="003629B9" w14:paraId="010E7240" w14:textId="77777777" w:rsidTr="004A19DF">
        <w:trPr>
          <w:trHeight w:val="18"/>
        </w:trPr>
        <w:tc>
          <w:tcPr>
            <w:tcW w:w="90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732990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b/>
                <w:sz w:val="22"/>
                <w:szCs w:val="22"/>
              </w:rPr>
            </w:pPr>
            <w:proofErr w:type="spellStart"/>
            <w:r w:rsidRPr="003629B9">
              <w:rPr>
                <w:rFonts w:eastAsia="Arial"/>
                <w:b/>
                <w:sz w:val="22"/>
                <w:szCs w:val="22"/>
              </w:rPr>
              <w:t>Observações</w:t>
            </w:r>
            <w:proofErr w:type="spellEnd"/>
            <w:r w:rsidRPr="003629B9">
              <w:rPr>
                <w:rFonts w:eastAsia="Arial"/>
                <w:b/>
                <w:sz w:val="22"/>
                <w:szCs w:val="22"/>
              </w:rPr>
              <w:t xml:space="preserve"> (</w:t>
            </w:r>
            <w:proofErr w:type="spellStart"/>
            <w:r w:rsidRPr="003629B9">
              <w:rPr>
                <w:rFonts w:eastAsia="Arial"/>
                <w:b/>
                <w:sz w:val="22"/>
                <w:szCs w:val="22"/>
              </w:rPr>
              <w:t>opcional</w:t>
            </w:r>
            <w:proofErr w:type="spellEnd"/>
            <w:r w:rsidRPr="003629B9">
              <w:rPr>
                <w:rFonts w:eastAsia="Arial"/>
                <w:b/>
                <w:sz w:val="22"/>
                <w:szCs w:val="22"/>
              </w:rPr>
              <w:t>)</w:t>
            </w:r>
            <w:r>
              <w:rPr>
                <w:rFonts w:eastAsia="Arial"/>
                <w:b/>
                <w:sz w:val="22"/>
                <w:szCs w:val="22"/>
              </w:rPr>
              <w:t>:</w:t>
            </w:r>
          </w:p>
        </w:tc>
      </w:tr>
      <w:tr w:rsidR="004F447A" w:rsidRPr="003629B9" w14:paraId="4EBC09DD" w14:textId="77777777" w:rsidTr="004A19DF">
        <w:trPr>
          <w:trHeight w:val="680"/>
        </w:trPr>
        <w:tc>
          <w:tcPr>
            <w:tcW w:w="9066" w:type="dxa"/>
            <w:gridSpan w:val="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41BB52" w14:textId="77777777" w:rsidR="004F447A" w:rsidRPr="003629B9" w:rsidRDefault="004F447A" w:rsidP="004A19DF">
            <w:pPr>
              <w:pStyle w:val="Normal1"/>
              <w:widowControl w:val="0"/>
              <w:rPr>
                <w:rFonts w:eastAsia="Arial"/>
                <w:sz w:val="22"/>
                <w:szCs w:val="22"/>
              </w:rPr>
            </w:pPr>
          </w:p>
        </w:tc>
      </w:tr>
    </w:tbl>
    <w:p w14:paraId="1ED336CC" w14:textId="77777777" w:rsidR="001C0413" w:rsidRDefault="001C0413"/>
    <w:sectPr w:rsidR="001C0413" w:rsidSect="004F447A">
      <w:pgSz w:w="11900" w:h="16840"/>
      <w:pgMar w:top="782" w:right="1440" w:bottom="47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revisionView w:markup="0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447A"/>
    <w:rsid w:val="001C0413"/>
    <w:rsid w:val="004F447A"/>
    <w:rsid w:val="00CE37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7C216D7E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F447A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4F447A"/>
    <w:pPr>
      <w:pBdr>
        <w:top w:val="nil"/>
        <w:left w:val="nil"/>
        <w:bottom w:val="nil"/>
        <w:right w:val="nil"/>
        <w:between w:val="nil"/>
      </w:pBdr>
    </w:pPr>
    <w:rPr>
      <w:rFonts w:ascii="Times New Roman" w:eastAsia="Times New Roman" w:hAnsi="Times New Roman" w:cs="Times New Roman"/>
      <w:color w:val="000000"/>
      <w:sz w:val="20"/>
      <w:szCs w:val="20"/>
      <w:lang w:eastAsia="pt-B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447A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447A"/>
    <w:rPr>
      <w:rFonts w:ascii="Times New Roman" w:eastAsia="Times New Roman" w:hAnsi="Times New Roman" w:cs="Times New Roman"/>
      <w:color w:val="000000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243</Words>
  <Characters>1391</Characters>
  <Application>Microsoft Macintosh Word</Application>
  <DocSecurity>0</DocSecurity>
  <Lines>11</Lines>
  <Paragraphs>3</Paragraphs>
  <ScaleCrop>false</ScaleCrop>
  <Company>IFSULDEMINAS</Company>
  <LinksUpToDate>false</LinksUpToDate>
  <CharactersWithSpaces>1631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Cleiton Hipólito</dc:creator>
  <cp:keywords/>
  <dc:description/>
  <cp:lastModifiedBy>Cleiton Hipólito</cp:lastModifiedBy>
  <cp:revision>1</cp:revision>
  <dcterms:created xsi:type="dcterms:W3CDTF">2017-12-22T14:46:00Z</dcterms:created>
  <dcterms:modified xsi:type="dcterms:W3CDTF">2017-12-22T14:49:00Z</dcterms:modified>
</cp:coreProperties>
</file>